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000B3CEB" w14:textId="5754EA9A" w:rsidR="000348ED" w:rsidRPr="00D3591F" w:rsidRDefault="002C7EEA" w:rsidP="008F4DC3">
            <w:pPr>
              <w:jc w:val="right"/>
            </w:pPr>
            <w:r>
              <w:t>ARM 16, TASK 2.2.1</w:t>
            </w:r>
            <w:r w:rsidR="005D05AC" w:rsidRPr="00D3591F">
              <w:t>/output/#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70643357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AC3994" w:rsidRPr="00D3591F">
              <w:t>PAP</w:t>
            </w:r>
          </w:p>
        </w:tc>
        <w:tc>
          <w:tcPr>
            <w:tcW w:w="5461" w:type="dxa"/>
          </w:tcPr>
          <w:p w14:paraId="158E6A60" w14:textId="0D6DC4C1" w:rsidR="000348ED" w:rsidRPr="00D3591F" w:rsidRDefault="00AC3994" w:rsidP="008F4DC3">
            <w:pPr>
              <w:jc w:val="right"/>
            </w:pPr>
            <w:r w:rsidRPr="00D3591F">
              <w:t>27 October, 2022</w:t>
            </w:r>
          </w:p>
        </w:tc>
      </w:tr>
    </w:tbl>
    <w:p w14:paraId="2253AED5" w14:textId="77777777" w:rsidR="000348ED" w:rsidRPr="00D3591F" w:rsidRDefault="00AA2626" w:rsidP="002B0236">
      <w:pPr>
        <w:pStyle w:val="Tittel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tel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Overskrift1"/>
      </w:pPr>
      <w:r w:rsidRPr="00D3591F">
        <w:t>INTRODUCTION</w:t>
      </w:r>
    </w:p>
    <w:p w14:paraId="5CB9037B" w14:textId="39545AD9" w:rsidR="00B8247E" w:rsidRPr="00D3591F" w:rsidRDefault="00AC3994" w:rsidP="002B0236">
      <w:pPr>
        <w:pStyle w:val="Brdtekst"/>
      </w:pPr>
      <w:r w:rsidRPr="00D3591F">
        <w:t>ARM 15 was given the task to review all IALA documentation relating to AIS. Some 40 documents were identified and a degree of duplication exist</w:t>
      </w:r>
      <w:r w:rsidR="00881626">
        <w:t>s</w:t>
      </w:r>
      <w:ins w:id="0" w:author="Tomren, Guttorm" w:date="2022-11-03T18:08:00Z">
        <w:r w:rsidR="00881626">
          <w:t>,</w:t>
        </w:r>
      </w:ins>
      <w:r w:rsidRPr="00D3591F">
        <w:t xml:space="preserve"> as well as the bulk appear</w:t>
      </w:r>
      <w:ins w:id="1" w:author="Tomren, Guttorm" w:date="2022-11-03T18:08:00Z">
        <w:r w:rsidR="00881626">
          <w:t>ing</w:t>
        </w:r>
      </w:ins>
      <w:r w:rsidRPr="00D3591F">
        <w:t xml:space="preserve"> to be close to a decade old. </w:t>
      </w:r>
    </w:p>
    <w:p w14:paraId="40C7690A" w14:textId="7C0642AE" w:rsidR="00902AA4" w:rsidRPr="00D3591F" w:rsidRDefault="00AC3994" w:rsidP="002B0236">
      <w:pPr>
        <w:pStyle w:val="Overskrift1"/>
      </w:pPr>
      <w:r w:rsidRPr="00D3591F">
        <w:t xml:space="preserve">PROPOSAL </w:t>
      </w:r>
    </w:p>
    <w:p w14:paraId="173901A7" w14:textId="3CD85C18" w:rsidR="0058342E" w:rsidRPr="00D3591F" w:rsidRDefault="0058342E" w:rsidP="0058342E">
      <w:pPr>
        <w:rPr>
          <w:lang w:eastAsia="de-DE"/>
        </w:rPr>
      </w:pPr>
      <w:r w:rsidRPr="00D3591F">
        <w:rPr>
          <w:lang w:eastAsia="de-DE"/>
        </w:rPr>
        <w:t xml:space="preserve">The task group propose to revise R0126 to be the single overarching recommendation related to AIS. </w:t>
      </w:r>
      <w:r w:rsidR="003E611E" w:rsidRPr="00D3591F">
        <w:rPr>
          <w:lang w:eastAsia="de-DE"/>
        </w:rPr>
        <w:t xml:space="preserve">Work on the text to be included in this recommendation began </w:t>
      </w:r>
      <w:r w:rsidR="00DD2103">
        <w:rPr>
          <w:lang w:eastAsia="de-DE"/>
        </w:rPr>
        <w:t>during</w:t>
      </w:r>
      <w:r w:rsidR="003E611E" w:rsidRPr="00D3591F">
        <w:rPr>
          <w:lang w:eastAsia="de-DE"/>
        </w:rPr>
        <w:t xml:space="preserve"> ARM 16, the draft may be found on ARM 16 </w:t>
      </w:r>
      <w:proofErr w:type="spellStart"/>
      <w:r w:rsidR="003E611E" w:rsidRPr="00D3591F">
        <w:rPr>
          <w:lang w:eastAsia="de-DE"/>
        </w:rPr>
        <w:t>fileshare</w:t>
      </w:r>
      <w:proofErr w:type="spellEnd"/>
      <w:r w:rsidR="003E611E" w:rsidRPr="00D3591F">
        <w:rPr>
          <w:lang w:eastAsia="de-DE"/>
        </w:rPr>
        <w:t xml:space="preserve">. </w:t>
      </w:r>
    </w:p>
    <w:p w14:paraId="65A7085C" w14:textId="53F8942D" w:rsidR="003E611E" w:rsidRPr="00D3591F" w:rsidRDefault="003E611E" w:rsidP="0058342E">
      <w:pPr>
        <w:rPr>
          <w:lang w:eastAsia="de-DE"/>
        </w:rPr>
      </w:pPr>
    </w:p>
    <w:p w14:paraId="02596BA0" w14:textId="272B5952" w:rsidR="003E611E" w:rsidRPr="00D3591F" w:rsidRDefault="003E611E" w:rsidP="0058342E">
      <w:pPr>
        <w:rPr>
          <w:lang w:eastAsia="de-DE"/>
        </w:rPr>
      </w:pPr>
      <w:r w:rsidRPr="00D3591F">
        <w:rPr>
          <w:lang w:eastAsia="de-DE"/>
        </w:rPr>
        <w:t xml:space="preserve">The 40 documents identified (attachment 1), have been assigned committee ownership </w:t>
      </w:r>
      <w:proofErr w:type="gramStart"/>
      <w:r w:rsidRPr="00D3591F">
        <w:rPr>
          <w:lang w:eastAsia="de-DE"/>
        </w:rPr>
        <w:t>in order to</w:t>
      </w:r>
      <w:proofErr w:type="gramEnd"/>
      <w:r w:rsidRPr="00D3591F">
        <w:rPr>
          <w:lang w:eastAsia="de-DE"/>
        </w:rPr>
        <w:t xml:space="preserve"> seek subject matter expertise in the review and consolidation work. </w:t>
      </w:r>
    </w:p>
    <w:p w14:paraId="70596E6D" w14:textId="31EE304D" w:rsidR="0058342E" w:rsidRPr="00D3591F" w:rsidRDefault="0058342E" w:rsidP="0058342E">
      <w:pPr>
        <w:rPr>
          <w:lang w:eastAsia="de-DE"/>
        </w:rPr>
      </w:pPr>
    </w:p>
    <w:p w14:paraId="3D1578ED" w14:textId="50EDDAA0" w:rsidR="00902AA4" w:rsidRPr="00D3591F" w:rsidRDefault="003E611E" w:rsidP="0058342E">
      <w:pPr>
        <w:rPr>
          <w:lang w:eastAsia="de-DE"/>
        </w:rPr>
      </w:pPr>
      <w:r w:rsidRPr="00D3591F">
        <w:rPr>
          <w:lang w:eastAsia="de-DE"/>
        </w:rPr>
        <w:t>It expected that a</w:t>
      </w:r>
      <w:r w:rsidR="0058342E" w:rsidRPr="00D3591F">
        <w:rPr>
          <w:lang w:eastAsia="de-DE"/>
        </w:rPr>
        <w:t>ll other existing documentation will be merged into two new guideline streams, operational and technical, during the IALA work program 2023-2027.</w:t>
      </w:r>
    </w:p>
    <w:p w14:paraId="004A2B05" w14:textId="3861046E" w:rsidR="0058342E" w:rsidRPr="00D3591F" w:rsidRDefault="0058342E" w:rsidP="0058342E">
      <w:pPr>
        <w:rPr>
          <w:lang w:eastAsia="de-DE"/>
        </w:rPr>
      </w:pPr>
    </w:p>
    <w:p w14:paraId="5EB932BB" w14:textId="3F9EB38B" w:rsidR="0058342E" w:rsidRPr="00D3591F" w:rsidRDefault="0058342E" w:rsidP="0058342E">
      <w:pPr>
        <w:rPr>
          <w:lang w:eastAsia="de-DE"/>
        </w:rPr>
      </w:pPr>
      <w:r w:rsidRPr="00D3591F">
        <w:rPr>
          <w:lang w:eastAsia="de-DE"/>
        </w:rPr>
        <w:t xml:space="preserve">It is recognized that this work is cross </w:t>
      </w:r>
      <w:proofErr w:type="gramStart"/>
      <w:r w:rsidRPr="00D3591F">
        <w:rPr>
          <w:lang w:eastAsia="de-DE"/>
        </w:rPr>
        <w:t>committee</w:t>
      </w:r>
      <w:proofErr w:type="gramEnd"/>
      <w:r w:rsidRPr="00D3591F">
        <w:rPr>
          <w:lang w:eastAsia="de-DE"/>
        </w:rPr>
        <w:t xml:space="preserve"> and that ARM will coordinate the efforts.</w:t>
      </w:r>
    </w:p>
    <w:p w14:paraId="48130D09" w14:textId="77777777" w:rsidR="00E93C9B" w:rsidRPr="00D3591F" w:rsidRDefault="00E93C9B" w:rsidP="002B0236">
      <w:pPr>
        <w:pStyle w:val="Bullet3text"/>
        <w:rPr>
          <w:lang w:val="en-US"/>
        </w:rPr>
      </w:pPr>
    </w:p>
    <w:p w14:paraId="1DE7DD0D" w14:textId="77777777" w:rsidR="009F5C36" w:rsidRPr="00D3591F" w:rsidRDefault="008E7A45" w:rsidP="002B0236">
      <w:pPr>
        <w:pStyle w:val="Overskrift1"/>
      </w:pPr>
      <w:r w:rsidRPr="00D3591F">
        <w:t>ACTION REQUESTED</w:t>
      </w:r>
    </w:p>
    <w:p w14:paraId="631810D7" w14:textId="53639573" w:rsidR="004C220D" w:rsidRPr="00D3591F" w:rsidRDefault="0058342E" w:rsidP="002B0236">
      <w:pPr>
        <w:pStyle w:val="Brdtekst"/>
      </w:pPr>
      <w:r w:rsidRPr="00D3591F">
        <w:t>PAP</w:t>
      </w:r>
      <w:r w:rsidR="00902AA4" w:rsidRPr="00D3591F">
        <w:t xml:space="preserve"> is requested to</w:t>
      </w:r>
      <w:r w:rsidR="00630F7F" w:rsidRPr="00D3591F">
        <w:t>:</w:t>
      </w:r>
    </w:p>
    <w:p w14:paraId="2D4AEF22" w14:textId="3C6C966A" w:rsidR="00630F7F" w:rsidRPr="00D3591F" w:rsidRDefault="0058342E" w:rsidP="002B0236">
      <w:pPr>
        <w:pStyle w:val="List1"/>
        <w:numPr>
          <w:ilvl w:val="0"/>
          <w:numId w:val="23"/>
        </w:numPr>
        <w:rPr>
          <w:lang w:val="en-US"/>
        </w:rPr>
      </w:pPr>
      <w:r w:rsidRPr="00D3591F">
        <w:rPr>
          <w:lang w:val="en-GB"/>
        </w:rPr>
        <w:t>Endorse the proposed approach</w:t>
      </w:r>
      <w:r w:rsidR="00D3591F" w:rsidRPr="00D3591F">
        <w:rPr>
          <w:lang w:val="en-GB"/>
        </w:rPr>
        <w:t>.</w:t>
      </w:r>
    </w:p>
    <w:p w14:paraId="4C666AA3" w14:textId="5351DA10" w:rsidR="00630F7F" w:rsidRPr="00DD2103" w:rsidRDefault="00D3591F" w:rsidP="002B0236">
      <w:pPr>
        <w:pStyle w:val="List1"/>
        <w:rPr>
          <w:lang w:val="en-US"/>
        </w:rPr>
      </w:pPr>
      <w:r w:rsidRPr="00D3591F">
        <w:rPr>
          <w:lang w:val="en-GB"/>
        </w:rPr>
        <w:t>Incorporate this</w:t>
      </w:r>
      <w:r>
        <w:rPr>
          <w:lang w:val="en-GB"/>
        </w:rPr>
        <w:t xml:space="preserve"> proposal </w:t>
      </w:r>
      <w:r w:rsidRPr="00D3591F">
        <w:rPr>
          <w:lang w:val="en-GB"/>
        </w:rPr>
        <w:t xml:space="preserve">into all committees workplans. </w:t>
      </w:r>
    </w:p>
    <w:p w14:paraId="06276D62" w14:textId="319C0CB6" w:rsidR="00DD2103" w:rsidRDefault="00DD2103" w:rsidP="00DD210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4AA0803A" w14:textId="13CF5F2D" w:rsidR="00DD2103" w:rsidRPr="00D3591F" w:rsidRDefault="00DD2103" w:rsidP="00DD2103">
      <w:pPr>
        <w:pStyle w:val="List1"/>
        <w:numPr>
          <w:ilvl w:val="0"/>
          <w:numId w:val="0"/>
        </w:numPr>
        <w:ind w:left="567" w:hanging="567"/>
        <w:rPr>
          <w:lang w:val="en-US"/>
        </w:rPr>
      </w:pPr>
      <w:r>
        <w:rPr>
          <w:lang w:val="en-GB"/>
        </w:rPr>
        <w:t xml:space="preserve">Attachment: IALA AIS related documents ARM 16 </w:t>
      </w:r>
    </w:p>
    <w:sectPr w:rsidR="00DD2103" w:rsidRPr="00D3591F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89DC" w14:textId="77777777" w:rsidR="00180D16" w:rsidRDefault="00180D16" w:rsidP="002B0236">
      <w:r>
        <w:separator/>
      </w:r>
    </w:p>
  </w:endnote>
  <w:endnote w:type="continuationSeparator" w:id="0">
    <w:p w14:paraId="3FFDC3A7" w14:textId="77777777" w:rsidR="00180D16" w:rsidRDefault="00180D1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4270" w14:textId="77777777" w:rsidR="008E7A45" w:rsidRDefault="008E7A45" w:rsidP="002B023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3020" w14:textId="77777777" w:rsidR="00002906" w:rsidRDefault="00002906" w:rsidP="002B0236">
    <w:pPr>
      <w:pStyle w:val="Bunn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D808" w14:textId="77777777" w:rsidR="008E7A45" w:rsidRDefault="008E7A45" w:rsidP="002B023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55761" w14:textId="77777777" w:rsidR="00180D16" w:rsidRDefault="00180D16" w:rsidP="002B0236">
      <w:r>
        <w:separator/>
      </w:r>
    </w:p>
  </w:footnote>
  <w:footnote w:type="continuationSeparator" w:id="0">
    <w:p w14:paraId="5D0B0653" w14:textId="77777777" w:rsidR="00180D16" w:rsidRDefault="00180D1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B177" w14:textId="77777777" w:rsidR="008E7A45" w:rsidRDefault="00881626" w:rsidP="002B0236">
    <w:pPr>
      <w:pStyle w:val="Topptekst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4824" w14:textId="6EC7F372" w:rsidR="008E7A45" w:rsidRDefault="00881626" w:rsidP="002B0236">
    <w:pPr>
      <w:pStyle w:val="Topptekst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460A" w14:textId="77777777" w:rsidR="008E7A45" w:rsidRDefault="00881626" w:rsidP="002B0236">
    <w:pPr>
      <w:pStyle w:val="Topptekst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ren, Guttorm">
    <w15:presenceInfo w15:providerId="AD" w15:userId="S::guttorm.tomren@kystverket.no::64c9036a-70e1-467c-8269-3bde027c77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80D16"/>
    <w:rsid w:val="001A654A"/>
    <w:rsid w:val="001C74CF"/>
    <w:rsid w:val="002B0236"/>
    <w:rsid w:val="002C7EEA"/>
    <w:rsid w:val="003D55DD"/>
    <w:rsid w:val="003E1831"/>
    <w:rsid w:val="003E611E"/>
    <w:rsid w:val="00424954"/>
    <w:rsid w:val="004C1386"/>
    <w:rsid w:val="004C220D"/>
    <w:rsid w:val="00523F0A"/>
    <w:rsid w:val="0058342E"/>
    <w:rsid w:val="005D05AC"/>
    <w:rsid w:val="00630F7F"/>
    <w:rsid w:val="0064435F"/>
    <w:rsid w:val="006D470F"/>
    <w:rsid w:val="00727E88"/>
    <w:rsid w:val="00775878"/>
    <w:rsid w:val="0080092C"/>
    <w:rsid w:val="00872453"/>
    <w:rsid w:val="00881626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802BE"/>
    <w:rsid w:val="00AA2626"/>
    <w:rsid w:val="00AA76C0"/>
    <w:rsid w:val="00AC3994"/>
    <w:rsid w:val="00B077EC"/>
    <w:rsid w:val="00B15B24"/>
    <w:rsid w:val="00B428DA"/>
    <w:rsid w:val="00B8247E"/>
    <w:rsid w:val="00BE56DF"/>
    <w:rsid w:val="00C265EE"/>
    <w:rsid w:val="00CA04AF"/>
    <w:rsid w:val="00D27F35"/>
    <w:rsid w:val="00D3591F"/>
    <w:rsid w:val="00DD2103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Overskrift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Overskrift2">
    <w:name w:val="heading 2"/>
    <w:basedOn w:val="Overskrift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Overskrift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Overskrift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Overskrift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Overskrift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Overskrift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Overskrift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verskrift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rdtekst">
    <w:name w:val="Body Text"/>
    <w:basedOn w:val="Normal"/>
    <w:link w:val="BrdtekstTegn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Overskrift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Bunntekst">
    <w:name w:val="footer"/>
    <w:basedOn w:val="Normal"/>
    <w:link w:val="BunntekstTegn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BunntekstTegn">
    <w:name w:val="Bunntekst Tegn"/>
    <w:link w:val="Bunn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Topptekst">
    <w:name w:val="header"/>
    <w:basedOn w:val="Normal"/>
    <w:link w:val="TopptekstTegn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TopptekstTegn">
    <w:name w:val="Topptekst Tegn"/>
    <w:link w:val="Top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Sidetall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Figurliste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Figurliste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rdtekstTegn">
    <w:name w:val="Brødtekst Tegn"/>
    <w:link w:val="Brd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rdtekstinnrykk">
    <w:name w:val="Body Text Indent"/>
    <w:basedOn w:val="Normal"/>
    <w:link w:val="BrdtekstinnrykkTegn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rdtekstinnrykkTegn">
    <w:name w:val="Brødtekstinnrykk Tegn"/>
    <w:link w:val="Brdtekstinnrykk"/>
    <w:rsid w:val="00002906"/>
    <w:rPr>
      <w:rFonts w:ascii="Arial" w:eastAsia="Calibri" w:hAnsi="Arial" w:cs="Calibri"/>
      <w:sz w:val="22"/>
      <w:szCs w:val="22"/>
    </w:rPr>
  </w:style>
  <w:style w:type="paragraph" w:styleId="Brdtekstinnrykk2">
    <w:name w:val="Body Text Indent 2"/>
    <w:basedOn w:val="Normal"/>
    <w:link w:val="Brdtekstinnrykk2Tegn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rdtekstinnrykk2Tegn">
    <w:name w:val="Brødtekstinnrykk 2 Tegn"/>
    <w:link w:val="Brdtekstinnrykk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0D9AF-13DF-4662-912C-0E6C5C8EE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20C41C-6EA8-46E4-A4FF-DB2A2BFFA5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188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Tomren, Guttorm</cp:lastModifiedBy>
  <cp:revision>2</cp:revision>
  <cp:lastPrinted>2006-10-19T11:49:00Z</cp:lastPrinted>
  <dcterms:created xsi:type="dcterms:W3CDTF">2022-11-03T17:09:00Z</dcterms:created>
  <dcterms:modified xsi:type="dcterms:W3CDTF">2022-11-03T17:09:00Z</dcterms:modified>
</cp:coreProperties>
</file>